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86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2148"/>
        <w:gridCol w:w="915"/>
        <w:gridCol w:w="914"/>
        <w:gridCol w:w="4018"/>
      </w:tblGrid>
      <w:tr w:rsidR="0001465E" w:rsidTr="00BC73E0">
        <w:trPr>
          <w:trHeight w:val="499"/>
        </w:trPr>
        <w:tc>
          <w:tcPr>
            <w:tcW w:w="527" w:type="dxa"/>
            <w:vAlign w:val="center"/>
          </w:tcPr>
          <w:p w:rsidR="0001465E" w:rsidRDefault="00BF302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2148" w:type="dxa"/>
            <w:shd w:val="clear" w:color="auto" w:fill="auto"/>
            <w:vAlign w:val="center"/>
          </w:tcPr>
          <w:p w:rsidR="0001465E" w:rsidRDefault="00BF302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1829" w:type="dxa"/>
            <w:gridSpan w:val="2"/>
            <w:shd w:val="clear" w:color="auto" w:fill="auto"/>
            <w:vAlign w:val="center"/>
          </w:tcPr>
          <w:p w:rsidR="0001465E" w:rsidRDefault="00BF302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4018" w:type="dxa"/>
            <w:shd w:val="clear" w:color="auto" w:fill="auto"/>
            <w:vAlign w:val="center"/>
          </w:tcPr>
          <w:p w:rsidR="0001465E" w:rsidRDefault="00BF302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采购需求</w:t>
            </w:r>
          </w:p>
        </w:tc>
      </w:tr>
      <w:tr w:rsidR="0055280E" w:rsidTr="00BC73E0">
        <w:trPr>
          <w:trHeight w:val="1800"/>
        </w:trPr>
        <w:tc>
          <w:tcPr>
            <w:tcW w:w="527" w:type="dxa"/>
            <w:vMerge w:val="restart"/>
            <w:vAlign w:val="center"/>
          </w:tcPr>
          <w:p w:rsidR="0055280E" w:rsidRDefault="0055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</w:tcPr>
          <w:p w:rsidR="0055280E" w:rsidRDefault="0055280E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不锈钢预制临时冠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55280E" w:rsidRDefault="0055280E" w:rsidP="0055280E">
            <w:pPr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儿童第一乳磨牙</w:t>
            </w:r>
          </w:p>
        </w:tc>
        <w:tc>
          <w:tcPr>
            <w:tcW w:w="914" w:type="dxa"/>
            <w:vMerge w:val="restart"/>
            <w:shd w:val="clear" w:color="auto" w:fill="auto"/>
            <w:vAlign w:val="center"/>
          </w:tcPr>
          <w:p w:rsidR="0055280E" w:rsidRDefault="0055280E" w:rsidP="00DD63BB">
            <w:pPr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各型号补充装及套装</w:t>
            </w:r>
          </w:p>
        </w:tc>
        <w:tc>
          <w:tcPr>
            <w:tcW w:w="4018" w:type="dxa"/>
            <w:vMerge w:val="restart"/>
            <w:shd w:val="clear" w:color="auto" w:fill="auto"/>
            <w:vAlign w:val="center"/>
          </w:tcPr>
          <w:p w:rsidR="0055280E" w:rsidRDefault="0055280E">
            <w:pPr>
              <w:pStyle w:val="1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由304L不锈钢组成，用于儿童后牙牙齿临时修复。</w:t>
            </w:r>
          </w:p>
          <w:p w:rsidR="0055280E" w:rsidRDefault="0055280E">
            <w:pPr>
              <w:pStyle w:val="1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强度好，内外表面光滑无痕、无毛刺。</w:t>
            </w:r>
          </w:p>
          <w:p w:rsidR="0055280E" w:rsidRDefault="0055280E">
            <w:pPr>
              <w:pStyle w:val="1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规格、尺寸标注清晰，易消毒，易操作。</w:t>
            </w:r>
          </w:p>
          <w:p w:rsidR="0055280E" w:rsidRDefault="0055280E" w:rsidP="00FB6763">
            <w:pPr>
              <w:pStyle w:val="1"/>
              <w:ind w:left="360"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bookmarkStart w:id="0" w:name="_GoBack"/>
            <w:bookmarkEnd w:id="0"/>
            <w:del w:id="1" w:author="hp" w:date="2022-05-03T15:08:00Z">
              <w:r w:rsidDel="00B641D4">
                <w:rPr>
                  <w:rFonts w:ascii="宋体" w:eastAsia="宋体" w:hAnsi="宋体" w:cs="宋体" w:hint="eastAsia"/>
                  <w:color w:val="000000"/>
                  <w:kern w:val="0"/>
                  <w:szCs w:val="21"/>
                </w:rPr>
                <w:delText>。</w:delText>
              </w:r>
            </w:del>
          </w:p>
        </w:tc>
      </w:tr>
      <w:tr w:rsidR="0055280E" w:rsidTr="00BC73E0">
        <w:trPr>
          <w:trHeight w:val="1800"/>
        </w:trPr>
        <w:tc>
          <w:tcPr>
            <w:tcW w:w="527" w:type="dxa"/>
            <w:vMerge/>
            <w:vAlign w:val="center"/>
          </w:tcPr>
          <w:p w:rsidR="0055280E" w:rsidRDefault="0055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48" w:type="dxa"/>
            <w:vMerge/>
            <w:shd w:val="clear" w:color="auto" w:fill="auto"/>
            <w:vAlign w:val="center"/>
          </w:tcPr>
          <w:p w:rsidR="0055280E" w:rsidRDefault="0055280E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55280E" w:rsidRDefault="0055280E" w:rsidP="0055280E">
            <w:pPr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儿童第二乳磨牙</w:t>
            </w:r>
          </w:p>
        </w:tc>
        <w:tc>
          <w:tcPr>
            <w:tcW w:w="914" w:type="dxa"/>
            <w:vMerge/>
            <w:shd w:val="clear" w:color="auto" w:fill="auto"/>
            <w:vAlign w:val="center"/>
          </w:tcPr>
          <w:p w:rsidR="0055280E" w:rsidRDefault="0055280E">
            <w:pPr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018" w:type="dxa"/>
            <w:vMerge/>
            <w:shd w:val="clear" w:color="auto" w:fill="auto"/>
            <w:vAlign w:val="center"/>
          </w:tcPr>
          <w:p w:rsidR="0055280E" w:rsidDel="004C68D5" w:rsidRDefault="0055280E" w:rsidP="00E70379">
            <w:pPr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BC73E0" w:rsidTr="00BC73E0">
        <w:trPr>
          <w:trHeight w:val="1800"/>
        </w:trPr>
        <w:tc>
          <w:tcPr>
            <w:tcW w:w="527" w:type="dxa"/>
            <w:vMerge w:val="restart"/>
            <w:vAlign w:val="center"/>
          </w:tcPr>
          <w:p w:rsidR="00BC73E0" w:rsidRDefault="00BC73E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</w:tcPr>
          <w:p w:rsidR="00BC73E0" w:rsidRDefault="00BC73E0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透明乳牙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Cs w:val="18"/>
              </w:rPr>
              <w:t>预成冠</w:t>
            </w:r>
            <w:proofErr w:type="gramEnd"/>
          </w:p>
        </w:tc>
        <w:tc>
          <w:tcPr>
            <w:tcW w:w="915" w:type="dxa"/>
            <w:shd w:val="clear" w:color="auto" w:fill="auto"/>
            <w:vAlign w:val="center"/>
          </w:tcPr>
          <w:p w:rsidR="00BC73E0" w:rsidRDefault="00BC73E0" w:rsidP="00DD63BB">
            <w:pPr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儿童中切牙</w:t>
            </w:r>
          </w:p>
        </w:tc>
        <w:tc>
          <w:tcPr>
            <w:tcW w:w="914" w:type="dxa"/>
            <w:vMerge w:val="restart"/>
            <w:shd w:val="clear" w:color="auto" w:fill="auto"/>
            <w:vAlign w:val="center"/>
          </w:tcPr>
          <w:p w:rsidR="00BC73E0" w:rsidRDefault="00BC73E0" w:rsidP="00DD63BB">
            <w:pPr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各型号补充装及套装</w:t>
            </w:r>
          </w:p>
        </w:tc>
        <w:tc>
          <w:tcPr>
            <w:tcW w:w="4018" w:type="dxa"/>
            <w:vMerge w:val="restart"/>
            <w:shd w:val="clear" w:color="auto" w:fill="auto"/>
            <w:vAlign w:val="center"/>
          </w:tcPr>
          <w:p w:rsidR="00BC73E0" w:rsidRDefault="00BC73E0" w:rsidP="00FB6763">
            <w:pPr>
              <w:pStyle w:val="1"/>
              <w:numPr>
                <w:ilvl w:val="0"/>
                <w:numId w:val="2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B676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由合成橡胶共聚物组成。为牙科辅助充填材料成型的工具，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用于儿童前牙临时修复。</w:t>
            </w:r>
          </w:p>
          <w:p w:rsidR="00BC73E0" w:rsidRDefault="00BC73E0" w:rsidP="00FB6763">
            <w:pPr>
              <w:pStyle w:val="1"/>
              <w:numPr>
                <w:ilvl w:val="0"/>
                <w:numId w:val="2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内外表面光滑无痕、无毛刺。</w:t>
            </w:r>
          </w:p>
          <w:p w:rsidR="00BC73E0" w:rsidRDefault="00BC73E0" w:rsidP="00FB6763">
            <w:pPr>
              <w:pStyle w:val="1"/>
              <w:numPr>
                <w:ilvl w:val="0"/>
                <w:numId w:val="2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规格、尺寸标注清晰。产品易消毒，易操作。</w:t>
            </w:r>
          </w:p>
          <w:p w:rsidR="00BC73E0" w:rsidRDefault="00BC73E0" w:rsidP="00FB6763">
            <w:pPr>
              <w:pStyle w:val="1"/>
              <w:ind w:left="360"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BC73E0" w:rsidTr="00BC73E0">
        <w:trPr>
          <w:trHeight w:val="1800"/>
        </w:trPr>
        <w:tc>
          <w:tcPr>
            <w:tcW w:w="527" w:type="dxa"/>
            <w:vMerge/>
            <w:vAlign w:val="center"/>
          </w:tcPr>
          <w:p w:rsidR="00BC73E0" w:rsidRDefault="00BC73E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48" w:type="dxa"/>
            <w:vMerge/>
            <w:shd w:val="clear" w:color="auto" w:fill="auto"/>
            <w:vAlign w:val="center"/>
          </w:tcPr>
          <w:p w:rsidR="00BC73E0" w:rsidRDefault="00BC73E0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BC73E0" w:rsidRDefault="00BC73E0" w:rsidP="00DD63BB">
            <w:pPr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儿童侧切牙</w:t>
            </w:r>
          </w:p>
        </w:tc>
        <w:tc>
          <w:tcPr>
            <w:tcW w:w="914" w:type="dxa"/>
            <w:vMerge/>
            <w:shd w:val="clear" w:color="auto" w:fill="auto"/>
            <w:vAlign w:val="center"/>
          </w:tcPr>
          <w:p w:rsidR="00BC73E0" w:rsidRDefault="00BC73E0" w:rsidP="00DD63BB">
            <w:pPr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018" w:type="dxa"/>
            <w:vMerge/>
            <w:shd w:val="clear" w:color="auto" w:fill="auto"/>
            <w:vAlign w:val="center"/>
          </w:tcPr>
          <w:p w:rsidR="00BC73E0" w:rsidRDefault="00BC73E0" w:rsidP="005115D9">
            <w:pPr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</w:tbl>
    <w:p w:rsidR="0001465E" w:rsidRDefault="003B6A8D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整形（</w:t>
      </w:r>
      <w:r w:rsidR="00BF302C">
        <w:rPr>
          <w:rFonts w:hint="eastAsia"/>
          <w:b/>
          <w:sz w:val="28"/>
        </w:rPr>
        <w:t>口腔</w:t>
      </w:r>
      <w:r>
        <w:rPr>
          <w:rFonts w:hint="eastAsia"/>
          <w:b/>
          <w:sz w:val="28"/>
        </w:rPr>
        <w:t>）牙冠</w:t>
      </w:r>
      <w:r w:rsidR="00BF302C">
        <w:rPr>
          <w:b/>
          <w:sz w:val="28"/>
        </w:rPr>
        <w:t>采购需求</w:t>
      </w:r>
    </w:p>
    <w:sectPr w:rsidR="000146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096" w:rsidRDefault="00FB2096" w:rsidP="00C04255">
      <w:r>
        <w:separator/>
      </w:r>
    </w:p>
  </w:endnote>
  <w:endnote w:type="continuationSeparator" w:id="0">
    <w:p w:rsidR="00FB2096" w:rsidRDefault="00FB2096" w:rsidP="00C04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096" w:rsidRDefault="00FB2096" w:rsidP="00C04255">
      <w:r>
        <w:separator/>
      </w:r>
    </w:p>
  </w:footnote>
  <w:footnote w:type="continuationSeparator" w:id="0">
    <w:p w:rsidR="00FB2096" w:rsidRDefault="00FB2096" w:rsidP="00C042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21AE9"/>
    <w:multiLevelType w:val="multilevel"/>
    <w:tmpl w:val="05221AE9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5BD1C30"/>
    <w:multiLevelType w:val="hybridMultilevel"/>
    <w:tmpl w:val="47AABC5C"/>
    <w:lvl w:ilvl="0" w:tplc="7D9429CC">
      <w:start w:val="1"/>
      <w:numFmt w:val="decimal"/>
      <w:lvlText w:val="%1、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350073D7"/>
    <w:multiLevelType w:val="hybridMultilevel"/>
    <w:tmpl w:val="66205EF4"/>
    <w:lvl w:ilvl="0" w:tplc="D13A26E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65E"/>
    <w:rsid w:val="0001465E"/>
    <w:rsid w:val="002438D9"/>
    <w:rsid w:val="002F4D32"/>
    <w:rsid w:val="003B6A8D"/>
    <w:rsid w:val="004C68D5"/>
    <w:rsid w:val="0055280E"/>
    <w:rsid w:val="00980C56"/>
    <w:rsid w:val="00B641D4"/>
    <w:rsid w:val="00B716D9"/>
    <w:rsid w:val="00BC73E0"/>
    <w:rsid w:val="00BF302C"/>
    <w:rsid w:val="00C04255"/>
    <w:rsid w:val="00D00B3C"/>
    <w:rsid w:val="00DB4AB1"/>
    <w:rsid w:val="00DD63BB"/>
    <w:rsid w:val="00FB2096"/>
    <w:rsid w:val="00FB6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5">
    <w:name w:val="Balloon Text"/>
    <w:basedOn w:val="a"/>
    <w:link w:val="Char1"/>
    <w:uiPriority w:val="99"/>
    <w:semiHidden/>
    <w:unhideWhenUsed/>
    <w:rsid w:val="00DD63B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D63B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5">
    <w:name w:val="Balloon Text"/>
    <w:basedOn w:val="a"/>
    <w:link w:val="Char1"/>
    <w:uiPriority w:val="99"/>
    <w:semiHidden/>
    <w:unhideWhenUsed/>
    <w:rsid w:val="00DD63B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D63B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37</Words>
  <Characters>212</Characters>
  <Application>Microsoft Office Word</Application>
  <DocSecurity>0</DocSecurity>
  <Lines>1</Lines>
  <Paragraphs>1</Paragraphs>
  <ScaleCrop>false</ScaleCrop>
  <Company>Microsoft</Company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8</cp:revision>
  <cp:lastPrinted>2021-01-22T22:25:00Z</cp:lastPrinted>
  <dcterms:created xsi:type="dcterms:W3CDTF">2022-03-04T07:23:00Z</dcterms:created>
  <dcterms:modified xsi:type="dcterms:W3CDTF">2022-05-03T07:08:00Z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3BAABF1669FAA0FFC19F1762E12FECAA</vt:lpwstr>
  </property>
  <property fmtid="{D5CDD505-2E9C-101B-9397-08002B2CF9AE}" pid="3" name="KSOProductBuildVer">
    <vt:lpwstr>2052-11.19.0</vt:lpwstr>
  </property>
</Properties>
</file>