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2F9FD" w14:textId="1051DCEE" w:rsidR="000E3BEF" w:rsidRPr="003D0E29" w:rsidRDefault="00551810" w:rsidP="000E3BEF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整形（口腔）</w:t>
      </w:r>
      <w:r w:rsidR="000E3BEF">
        <w:rPr>
          <w:rFonts w:hint="eastAsia"/>
          <w:b/>
          <w:sz w:val="28"/>
        </w:rPr>
        <w:t>材料采购</w:t>
      </w:r>
      <w:r w:rsidR="000E3BEF" w:rsidRPr="003D0E29">
        <w:rPr>
          <w:b/>
          <w:sz w:val="28"/>
        </w:rPr>
        <w:t>需求</w:t>
      </w:r>
    </w:p>
    <w:tbl>
      <w:tblPr>
        <w:tblpPr w:leftFromText="180" w:rightFromText="180" w:vertAnchor="page" w:horzAnchor="margin" w:tblpY="2941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1204"/>
        <w:gridCol w:w="921"/>
        <w:gridCol w:w="851"/>
        <w:gridCol w:w="5160"/>
      </w:tblGrid>
      <w:tr w:rsidR="000E3BEF" w:rsidRPr="006A5565" w14:paraId="7FECAB47" w14:textId="77777777" w:rsidTr="00950ED9">
        <w:trPr>
          <w:trHeight w:val="499"/>
        </w:trPr>
        <w:tc>
          <w:tcPr>
            <w:tcW w:w="230" w:type="pct"/>
            <w:vAlign w:val="center"/>
          </w:tcPr>
          <w:p w14:paraId="73BB3769" w14:textId="77777777" w:rsidR="000E3BEF" w:rsidRPr="000E3BEF" w:rsidRDefault="000E3BEF" w:rsidP="00295016">
            <w:pPr>
              <w:widowControl/>
              <w:jc w:val="center"/>
              <w:rPr>
                <w:rFonts w:ascii="宋体" w:eastAsia="宋体" w:hAnsi="宋体" w:cs="宋体"/>
                <w:b/>
                <w:bCs/>
                <w:i/>
                <w:color w:val="000000"/>
                <w:kern w:val="0"/>
                <w:sz w:val="18"/>
                <w:szCs w:val="18"/>
              </w:rPr>
            </w:pPr>
          </w:p>
          <w:p w14:paraId="7049BD90" w14:textId="77777777" w:rsidR="000E3BEF" w:rsidRPr="000E3BEF" w:rsidRDefault="000E3BEF" w:rsidP="00295016">
            <w:pPr>
              <w:widowControl/>
              <w:jc w:val="center"/>
              <w:rPr>
                <w:rFonts w:ascii="宋体" w:eastAsia="宋体" w:hAnsi="宋体" w:cs="宋体"/>
                <w:b/>
                <w:bCs/>
                <w:i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pct"/>
            <w:shd w:val="clear" w:color="auto" w:fill="auto"/>
            <w:vAlign w:val="center"/>
            <w:hideMark/>
          </w:tcPr>
          <w:p w14:paraId="57FA386B" w14:textId="77777777" w:rsidR="000E3BEF" w:rsidRPr="006A5565" w:rsidRDefault="000E3BEF" w:rsidP="002950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1039" w:type="pct"/>
            <w:gridSpan w:val="2"/>
            <w:shd w:val="clear" w:color="auto" w:fill="auto"/>
            <w:vAlign w:val="center"/>
            <w:hideMark/>
          </w:tcPr>
          <w:p w14:paraId="35534B7F" w14:textId="77777777" w:rsidR="000E3BEF" w:rsidRPr="006A5565" w:rsidRDefault="000E3BEF" w:rsidP="002950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025" w:type="pct"/>
            <w:shd w:val="clear" w:color="auto" w:fill="auto"/>
            <w:vAlign w:val="center"/>
            <w:hideMark/>
          </w:tcPr>
          <w:p w14:paraId="57840CD2" w14:textId="77777777" w:rsidR="000E3BEF" w:rsidRPr="006A5565" w:rsidRDefault="000E3BEF" w:rsidP="002950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950ED9" w:rsidRPr="006A5565" w14:paraId="0385A713" w14:textId="77777777" w:rsidTr="00CE613E">
        <w:trPr>
          <w:trHeight w:val="2050"/>
        </w:trPr>
        <w:tc>
          <w:tcPr>
            <w:tcW w:w="230" w:type="pct"/>
            <w:vMerge w:val="restart"/>
            <w:vAlign w:val="center"/>
          </w:tcPr>
          <w:p w14:paraId="3573BE93" w14:textId="77777777" w:rsidR="00950ED9" w:rsidRPr="00950ED9" w:rsidRDefault="00950ED9" w:rsidP="00950ED9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1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</w:tcPr>
          <w:p w14:paraId="3462E9F1" w14:textId="77777777" w:rsidR="00950ED9" w:rsidRPr="00473ABE" w:rsidRDefault="00950ED9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光固化复合树脂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14:paraId="51B5828A" w14:textId="574F8EA0" w:rsidR="00950ED9" w:rsidRPr="00950ED9" w:rsidRDefault="00950ED9" w:rsidP="00950ED9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各</w:t>
            </w:r>
            <w:r w:rsidR="00CE613E">
              <w:rPr>
                <w:rFonts w:ascii="宋体" w:eastAsia="宋体" w:hAnsi="宋体" w:cs="宋体" w:hint="eastAsia"/>
                <w:color w:val="000000"/>
                <w:szCs w:val="18"/>
              </w:rPr>
              <w:t>牙体</w:t>
            </w: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色号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3B5DC69E" w14:textId="0B643CC7" w:rsidR="00950ED9" w:rsidRPr="00950ED9" w:rsidRDefault="00950ED9" w:rsidP="00F40C03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固体型</w:t>
            </w:r>
          </w:p>
        </w:tc>
        <w:tc>
          <w:tcPr>
            <w:tcW w:w="3025" w:type="pct"/>
            <w:vMerge w:val="restart"/>
            <w:shd w:val="clear" w:color="auto" w:fill="auto"/>
            <w:vAlign w:val="center"/>
          </w:tcPr>
          <w:p w14:paraId="67935DAB" w14:textId="61C4F128" w:rsidR="00950ED9" w:rsidRPr="008E65C0" w:rsidRDefault="00950ED9" w:rsidP="00295016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/>
                <w:color w:val="000000"/>
                <w:szCs w:val="18"/>
              </w:rPr>
              <w:t>由树脂单体(monomer)</w:t>
            </w:r>
            <w:proofErr w:type="gramStart"/>
            <w:r w:rsidRPr="00950ED9">
              <w:rPr>
                <w:rFonts w:ascii="宋体" w:eastAsia="宋体" w:hAnsi="宋体" w:cs="宋体"/>
                <w:color w:val="000000"/>
                <w:szCs w:val="18"/>
              </w:rPr>
              <w:t>及预聚体</w:t>
            </w:r>
            <w:proofErr w:type="gramEnd"/>
            <w:r w:rsidRPr="00950ED9">
              <w:rPr>
                <w:rFonts w:ascii="宋体" w:eastAsia="宋体" w:hAnsi="宋体" w:cs="宋体"/>
                <w:color w:val="000000"/>
                <w:szCs w:val="18"/>
              </w:rPr>
              <w:t>(oligomer)组成。</w:t>
            </w: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用于前后牙的直接或间接的修复，如直接前牙和后牙修复(包括咬合面)，</w:t>
            </w:r>
            <w:proofErr w:type="gramStart"/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桩核成形</w:t>
            </w:r>
            <w:proofErr w:type="gramEnd"/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术，夹板固定方法，间接修复包括嵌体、高嵌体和贴面。</w:t>
            </w:r>
          </w:p>
          <w:p w14:paraId="1799771D" w14:textId="4A326B46" w:rsidR="00950ED9" w:rsidRPr="00950ED9" w:rsidRDefault="00950ED9" w:rsidP="00295016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有</w:t>
            </w:r>
            <w:r>
              <w:rPr>
                <w:rFonts w:ascii="宋体" w:eastAsia="宋体" w:hAnsi="宋体" w:cs="宋体"/>
                <w:color w:val="000000"/>
                <w:szCs w:val="18"/>
              </w:rPr>
              <w:t>较快的</w:t>
            </w:r>
            <w:r w:rsidRPr="00950ED9">
              <w:rPr>
                <w:rFonts w:ascii="宋体" w:eastAsia="宋体" w:hAnsi="宋体" w:cs="宋体"/>
                <w:color w:val="000000"/>
                <w:szCs w:val="18"/>
              </w:rPr>
              <w:t>固化速度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，</w:t>
            </w:r>
            <w:r w:rsidRPr="00950ED9">
              <w:rPr>
                <w:rFonts w:ascii="宋体" w:eastAsia="宋体" w:hAnsi="宋体" w:cs="宋体"/>
                <w:color w:val="000000"/>
                <w:szCs w:val="18"/>
              </w:rPr>
              <w:t>涂膜</w:t>
            </w:r>
            <w:r>
              <w:rPr>
                <w:rFonts w:ascii="宋体" w:eastAsia="宋体" w:hAnsi="宋体" w:cs="宋体"/>
                <w:color w:val="000000"/>
                <w:szCs w:val="18"/>
              </w:rPr>
              <w:t>有较好的</w:t>
            </w:r>
            <w:r w:rsidRPr="00950ED9">
              <w:rPr>
                <w:rFonts w:ascii="宋体" w:eastAsia="宋体" w:hAnsi="宋体" w:cs="宋体"/>
                <w:color w:val="000000"/>
                <w:szCs w:val="18"/>
              </w:rPr>
              <w:t>耐化学溶剂性，硬度高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、</w:t>
            </w: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耐磨。</w:t>
            </w:r>
          </w:p>
          <w:p w14:paraId="757B5399" w14:textId="5791FF48" w:rsidR="00950ED9" w:rsidRPr="00950ED9" w:rsidRDefault="00950ED9" w:rsidP="00295016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生物相容性好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，</w:t>
            </w: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使用前无需消毒灭菌。</w:t>
            </w:r>
          </w:p>
          <w:p w14:paraId="1742FA0A" w14:textId="3824CDEA" w:rsidR="00950ED9" w:rsidRPr="001F6F2A" w:rsidRDefault="00950ED9" w:rsidP="00295016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1F6F2A">
              <w:rPr>
                <w:rFonts w:ascii="宋体" w:eastAsia="宋体" w:hAnsi="宋体" w:cs="宋体" w:hint="eastAsia"/>
                <w:color w:val="000000"/>
                <w:szCs w:val="18"/>
              </w:rPr>
              <w:t>可塑形能力强。</w:t>
            </w:r>
          </w:p>
          <w:p w14:paraId="7F7F0302" w14:textId="77777777" w:rsidR="00950ED9" w:rsidRPr="00950ED9" w:rsidRDefault="00950ED9" w:rsidP="00295016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光固化后色泽乳白色近乳牙。</w:t>
            </w:r>
          </w:p>
          <w:p w14:paraId="46A35877" w14:textId="77777777" w:rsidR="00950ED9" w:rsidRPr="00950ED9" w:rsidRDefault="00950ED9" w:rsidP="00295016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流动型：小洞，非承力咬合部位，直接修复的垫底和衬层。</w:t>
            </w:r>
          </w:p>
        </w:tc>
      </w:tr>
      <w:tr w:rsidR="00950ED9" w:rsidRPr="006A5565" w14:paraId="06891258" w14:textId="77777777" w:rsidTr="00CE613E">
        <w:trPr>
          <w:trHeight w:val="1966"/>
        </w:trPr>
        <w:tc>
          <w:tcPr>
            <w:tcW w:w="230" w:type="pct"/>
            <w:vMerge/>
            <w:vAlign w:val="center"/>
          </w:tcPr>
          <w:p w14:paraId="5CC86F5B" w14:textId="77777777" w:rsidR="00950ED9" w:rsidRPr="00950ED9" w:rsidRDefault="00950ED9" w:rsidP="00950ED9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</w:tcPr>
          <w:p w14:paraId="1064E122" w14:textId="77777777" w:rsidR="00950ED9" w:rsidRPr="00473ABE" w:rsidRDefault="00950ED9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</w:tcPr>
          <w:p w14:paraId="091D9E7C" w14:textId="4BB826B2" w:rsidR="00950ED9" w:rsidRPr="00950ED9" w:rsidRDefault="00950ED9" w:rsidP="00295016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14:paraId="5055B950" w14:textId="3FEDA209" w:rsidR="00950ED9" w:rsidRPr="00950ED9" w:rsidRDefault="00950ED9" w:rsidP="00950ED9">
            <w:pPr>
              <w:widowControl/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流动</w:t>
            </w:r>
            <w:r w:rsidRPr="00950ED9">
              <w:rPr>
                <w:rFonts w:ascii="宋体" w:eastAsia="宋体" w:hAnsi="宋体" w:cs="宋体"/>
                <w:color w:val="000000"/>
                <w:szCs w:val="18"/>
              </w:rPr>
              <w:t>型</w:t>
            </w:r>
          </w:p>
        </w:tc>
        <w:tc>
          <w:tcPr>
            <w:tcW w:w="3025" w:type="pct"/>
            <w:vMerge/>
            <w:shd w:val="clear" w:color="auto" w:fill="auto"/>
            <w:vAlign w:val="center"/>
          </w:tcPr>
          <w:p w14:paraId="03B309BC" w14:textId="77777777" w:rsidR="00950ED9" w:rsidRPr="00950ED9" w:rsidRDefault="00950ED9" w:rsidP="00295016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950ED9" w14:paraId="2D792091" w14:textId="77777777" w:rsidTr="008E65C0">
        <w:tblPrEx>
          <w:tblLook w:val="0000" w:firstRow="0" w:lastRow="0" w:firstColumn="0" w:lastColumn="0" w:noHBand="0" w:noVBand="0"/>
        </w:tblPrEx>
        <w:trPr>
          <w:trHeight w:val="3836"/>
        </w:trPr>
        <w:tc>
          <w:tcPr>
            <w:tcW w:w="230" w:type="pct"/>
            <w:shd w:val="clear" w:color="auto" w:fill="auto"/>
            <w:vAlign w:val="center"/>
          </w:tcPr>
          <w:p w14:paraId="5391716A" w14:textId="77777777" w:rsidR="00950ED9" w:rsidRPr="00950ED9" w:rsidRDefault="00950ED9" w:rsidP="00950ED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2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0DB8D93C" w14:textId="77777777" w:rsidR="00950ED9" w:rsidRPr="00950ED9" w:rsidRDefault="00950ED9" w:rsidP="00950ED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齿科用根管充填材料</w:t>
            </w:r>
          </w:p>
        </w:tc>
        <w:tc>
          <w:tcPr>
            <w:tcW w:w="1039" w:type="pct"/>
            <w:gridSpan w:val="2"/>
            <w:shd w:val="clear" w:color="auto" w:fill="auto"/>
            <w:vAlign w:val="center"/>
          </w:tcPr>
          <w:p w14:paraId="287BBC5C" w14:textId="173C070F" w:rsidR="00950ED9" w:rsidRPr="00950ED9" w:rsidRDefault="00950ED9" w:rsidP="00950ED9">
            <w:pPr>
              <w:pStyle w:val="a5"/>
              <w:ind w:left="360" w:firstLineChars="0" w:firstLine="0"/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/</w:t>
            </w:r>
          </w:p>
        </w:tc>
        <w:tc>
          <w:tcPr>
            <w:tcW w:w="3025" w:type="pct"/>
            <w:shd w:val="clear" w:color="auto" w:fill="auto"/>
            <w:vAlign w:val="center"/>
          </w:tcPr>
          <w:p w14:paraId="03FCD3EB" w14:textId="226CFD0D" w:rsidR="00600E79" w:rsidRDefault="00950ED9" w:rsidP="008E65C0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eastAsia="宋体" w:hAnsi="宋体" w:cs="宋体" w:hint="eastAsia"/>
                <w:color w:val="000000"/>
                <w:szCs w:val="18"/>
              </w:rPr>
            </w:pP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成分</w:t>
            </w:r>
            <w:r w:rsidR="00600E79">
              <w:rPr>
                <w:rFonts w:ascii="宋体" w:eastAsia="宋体" w:hAnsi="宋体" w:cs="宋体" w:hint="eastAsia"/>
                <w:color w:val="000000"/>
                <w:szCs w:val="18"/>
              </w:rPr>
              <w:t>形状：氢氧化钙</w:t>
            </w:r>
            <w:bookmarkStart w:id="0" w:name="_GoBack"/>
            <w:bookmarkEnd w:id="0"/>
            <w:r w:rsidR="00600E79">
              <w:rPr>
                <w:rFonts w:ascii="宋体" w:eastAsia="宋体" w:hAnsi="宋体" w:cs="宋体" w:hint="eastAsia"/>
                <w:color w:val="000000"/>
                <w:szCs w:val="18"/>
              </w:rPr>
              <w:t>糊剂。</w:t>
            </w: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具有可吸收性</w:t>
            </w:r>
            <w:r w:rsidR="00750384"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  <w:p w14:paraId="66A308C2" w14:textId="155A8B2E" w:rsidR="00950ED9" w:rsidRPr="00CE613E" w:rsidRDefault="00950ED9" w:rsidP="008E65C0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主要用于口腔科拔髓或感染根管治疗后的根管填充</w:t>
            </w:r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  <w:p w14:paraId="65931A3E" w14:textId="6AB3A687" w:rsidR="00950ED9" w:rsidRPr="00CE613E" w:rsidRDefault="00950ED9" w:rsidP="008E65C0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氢氧化钙为强碱性(pH</w:t>
            </w:r>
            <w:r w:rsidRPr="008E65C0">
              <w:rPr>
                <w:rFonts w:ascii="宋体" w:eastAsia="宋体" w:hAnsi="宋体" w:cs="宋体"/>
                <w:color w:val="000000"/>
                <w:szCs w:val="18"/>
              </w:rPr>
              <w:t xml:space="preserve"> </w:t>
            </w: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9～12)，</w:t>
            </w:r>
            <w:r w:rsidR="00750384" w:rsidRPr="00CE613E">
              <w:rPr>
                <w:rFonts w:ascii="宋体" w:eastAsia="宋体" w:hAnsi="宋体" w:cs="宋体"/>
                <w:color w:val="000000"/>
                <w:szCs w:val="18"/>
              </w:rPr>
              <w:t>有较强的抗菌、抑菌作用，并具有促进根尖钙化、封闭根尖孔的作用。</w:t>
            </w:r>
            <w:r w:rsidR="00750384" w:rsidRPr="00CE613E" w:rsidDel="00750384">
              <w:rPr>
                <w:rFonts w:ascii="宋体" w:eastAsia="宋体" w:hAnsi="宋体" w:cs="宋体"/>
                <w:color w:val="000000"/>
                <w:szCs w:val="18"/>
              </w:rPr>
              <w:t xml:space="preserve"> </w:t>
            </w:r>
          </w:p>
          <w:p w14:paraId="09EE76DE" w14:textId="6ECAEAC2" w:rsidR="00750384" w:rsidRPr="00CE613E" w:rsidRDefault="00750384" w:rsidP="008E65C0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疼痛感较少。超充后不会引起术后疼痛、牙龈充血、水肿等根充反应。</w:t>
            </w:r>
          </w:p>
          <w:p w14:paraId="5165791D" w14:textId="0DF67B2F" w:rsidR="00750384" w:rsidRPr="00CE613E" w:rsidRDefault="00950ED9" w:rsidP="008E65C0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具有良好的流动性和渗透性</w:t>
            </w:r>
            <w:r w:rsidRPr="008E65C0">
              <w:rPr>
                <w:rFonts w:ascii="宋体" w:eastAsia="宋体" w:hAnsi="宋体" w:cs="宋体"/>
                <w:color w:val="000000"/>
                <w:szCs w:val="18"/>
              </w:rPr>
              <w:t xml:space="preserve"> </w:t>
            </w: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可渗入侧支根管。</w:t>
            </w:r>
            <w:r w:rsidR="00750384"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  <w:p w14:paraId="157B1167" w14:textId="6609A56A" w:rsidR="00750384" w:rsidRPr="00CE613E" w:rsidRDefault="00750384" w:rsidP="008E65C0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有较好的生物相容性。</w:t>
            </w:r>
          </w:p>
          <w:p w14:paraId="7551A2EB" w14:textId="11D5B573" w:rsidR="00750384" w:rsidRPr="00CE613E" w:rsidRDefault="00750384" w:rsidP="008E65C0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显影性好，便于观察。</w:t>
            </w:r>
          </w:p>
          <w:p w14:paraId="5A05D995" w14:textId="14BD818D" w:rsidR="00950ED9" w:rsidRPr="008E65C0" w:rsidRDefault="00950ED9" w:rsidP="008E65C0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针筒式</w:t>
            </w:r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优先</w:t>
            </w: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，配置多个针头。</w:t>
            </w:r>
            <w:r w:rsidR="00750384"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操作方便。</w:t>
            </w:r>
            <w:r w:rsidRPr="008E65C0">
              <w:rPr>
                <w:rFonts w:ascii="宋体" w:eastAsia="宋体" w:hAnsi="宋体" w:cs="宋体"/>
                <w:color w:val="000000"/>
                <w:szCs w:val="18"/>
              </w:rPr>
              <w:t xml:space="preserve"> </w:t>
            </w:r>
          </w:p>
        </w:tc>
      </w:tr>
      <w:tr w:rsidR="000E3BEF" w14:paraId="4FCE14F1" w14:textId="77777777" w:rsidTr="00A902D4">
        <w:tblPrEx>
          <w:tblLook w:val="0000" w:firstRow="0" w:lastRow="0" w:firstColumn="0" w:lastColumn="0" w:noHBand="0" w:noVBand="0"/>
        </w:tblPrEx>
        <w:trPr>
          <w:trHeight w:val="2810"/>
        </w:trPr>
        <w:tc>
          <w:tcPr>
            <w:tcW w:w="230" w:type="pct"/>
            <w:shd w:val="clear" w:color="auto" w:fill="auto"/>
            <w:vAlign w:val="center"/>
          </w:tcPr>
          <w:p w14:paraId="1AE322AF" w14:textId="77777777" w:rsidR="000E3BEF" w:rsidRPr="00950ED9" w:rsidRDefault="000E3BEF" w:rsidP="00950ED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/>
                <w:color w:val="000000"/>
                <w:szCs w:val="18"/>
              </w:rPr>
              <w:t>3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16B65C68" w14:textId="451FC0D5" w:rsidR="000E3BEF" w:rsidRPr="00950ED9" w:rsidRDefault="000E3BEF" w:rsidP="00950ED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通用粘</w:t>
            </w:r>
            <w:r w:rsidR="004F5B52">
              <w:rPr>
                <w:rFonts w:ascii="宋体" w:eastAsia="宋体" w:hAnsi="宋体" w:cs="宋体" w:hint="eastAsia"/>
                <w:color w:val="000000"/>
                <w:szCs w:val="18"/>
              </w:rPr>
              <w:t>接</w:t>
            </w: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系统</w:t>
            </w:r>
          </w:p>
        </w:tc>
        <w:tc>
          <w:tcPr>
            <w:tcW w:w="1039" w:type="pct"/>
            <w:gridSpan w:val="2"/>
            <w:shd w:val="clear" w:color="auto" w:fill="auto"/>
            <w:vAlign w:val="center"/>
          </w:tcPr>
          <w:p w14:paraId="6D03CA89" w14:textId="15A07467" w:rsidR="000E3BEF" w:rsidRPr="00FA7CD3" w:rsidRDefault="00DD770F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/</w:t>
            </w:r>
          </w:p>
        </w:tc>
        <w:tc>
          <w:tcPr>
            <w:tcW w:w="3025" w:type="pct"/>
            <w:shd w:val="clear" w:color="auto" w:fill="auto"/>
            <w:vAlign w:val="center"/>
          </w:tcPr>
          <w:p w14:paraId="457DD1EB" w14:textId="77777777" w:rsidR="000E3BEF" w:rsidRPr="00FA7CD3" w:rsidRDefault="000E3BEF" w:rsidP="00295016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用于光固化复合树脂或复合体充填物充填各</w:t>
            </w:r>
            <w:proofErr w:type="gramStart"/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类洞型</w:t>
            </w:r>
            <w:proofErr w:type="gramEnd"/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（</w:t>
            </w:r>
            <w:proofErr w:type="spellStart"/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G.V.Black</w:t>
            </w:r>
            <w:proofErr w:type="spellEnd"/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分类）前的粘接</w:t>
            </w:r>
            <w:r w:rsidRPr="00FA7CD3"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  <w:p w14:paraId="06EB10CC" w14:textId="6E359793" w:rsidR="000E3BEF" w:rsidRPr="00950ED9" w:rsidRDefault="000E3BEF" w:rsidP="00295016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隔</w:t>
            </w:r>
            <w:proofErr w:type="gramStart"/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湿要求</w:t>
            </w:r>
            <w:proofErr w:type="gramEnd"/>
            <w:r w:rsidR="004F5B52">
              <w:rPr>
                <w:rFonts w:ascii="宋体" w:eastAsia="宋体" w:hAnsi="宋体" w:cs="宋体" w:hint="eastAsia"/>
                <w:color w:val="000000"/>
                <w:szCs w:val="18"/>
              </w:rPr>
              <w:t>低</w:t>
            </w: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 xml:space="preserve"> ，粘结强度高 。</w:t>
            </w:r>
          </w:p>
          <w:p w14:paraId="4E849828" w14:textId="6DA1F8E7" w:rsidR="000E3BEF" w:rsidRPr="00950ED9" w:rsidRDefault="004F5B52" w:rsidP="001F6F2A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可适用于</w:t>
            </w:r>
            <w:r w:rsidR="000E3BEF"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“自酸蚀”粘接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，</w:t>
            </w:r>
            <w:r w:rsidR="000E3BEF"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缩短临床操作时间并降低术后敏感。</w:t>
            </w:r>
          </w:p>
        </w:tc>
      </w:tr>
      <w:tr w:rsidR="000E3BEF" w14:paraId="0069593C" w14:textId="77777777" w:rsidTr="00CE613E">
        <w:tblPrEx>
          <w:tblLook w:val="0000" w:firstRow="0" w:lastRow="0" w:firstColumn="0" w:lastColumn="0" w:noHBand="0" w:noVBand="0"/>
        </w:tblPrEx>
        <w:trPr>
          <w:trHeight w:val="2684"/>
        </w:trPr>
        <w:tc>
          <w:tcPr>
            <w:tcW w:w="230" w:type="pct"/>
            <w:shd w:val="clear" w:color="auto" w:fill="auto"/>
            <w:vAlign w:val="center"/>
          </w:tcPr>
          <w:p w14:paraId="30064D4D" w14:textId="77777777" w:rsidR="000E3BEF" w:rsidRPr="00950ED9" w:rsidRDefault="000E3BEF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lastRenderedPageBreak/>
              <w:t>4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7CD03E16" w14:textId="77777777" w:rsidR="000E3BEF" w:rsidRPr="00950ED9" w:rsidRDefault="000E3BEF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氟化钠护齿漆</w:t>
            </w:r>
          </w:p>
        </w:tc>
        <w:tc>
          <w:tcPr>
            <w:tcW w:w="1039" w:type="pct"/>
            <w:gridSpan w:val="2"/>
            <w:shd w:val="clear" w:color="auto" w:fill="auto"/>
            <w:vAlign w:val="center"/>
          </w:tcPr>
          <w:p w14:paraId="5BEADE42" w14:textId="479E482B" w:rsidR="000E3BEF" w:rsidRDefault="00DD770F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/</w:t>
            </w:r>
          </w:p>
        </w:tc>
        <w:tc>
          <w:tcPr>
            <w:tcW w:w="3025" w:type="pct"/>
            <w:shd w:val="clear" w:color="auto" w:fill="auto"/>
            <w:vAlign w:val="center"/>
          </w:tcPr>
          <w:p w14:paraId="54E860A7" w14:textId="6BD420B5" w:rsidR="004F5B52" w:rsidRPr="008E65C0" w:rsidRDefault="004F5B52" w:rsidP="00CE613E">
            <w:pPr>
              <w:pStyle w:val="a5"/>
              <w:numPr>
                <w:ilvl w:val="0"/>
                <w:numId w:val="1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主要由氟化钠（5%）、乙醇、虫漆、白蜡、树脂、乳香、糖精、香精等组成。</w:t>
            </w:r>
            <w:r w:rsidR="000E3BEF"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可用于防龋、再矿化、治疗牙本质敏感症</w:t>
            </w:r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  <w:p w14:paraId="402ED739" w14:textId="4A8F7944" w:rsidR="000E3BEF" w:rsidRPr="008E65C0" w:rsidRDefault="000E3BEF" w:rsidP="008E65C0">
            <w:pPr>
              <w:pStyle w:val="a5"/>
              <w:numPr>
                <w:ilvl w:val="0"/>
                <w:numId w:val="1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可</w:t>
            </w:r>
            <w:r w:rsidR="004F5B52"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用于</w:t>
            </w: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湿润的牙齿上</w:t>
            </w:r>
          </w:p>
          <w:p w14:paraId="6F3743E8" w14:textId="1BCC2B1C" w:rsidR="000E3BEF" w:rsidRPr="00CE613E" w:rsidRDefault="004F5B52" w:rsidP="00CE613E">
            <w:pPr>
              <w:pStyle w:val="a5"/>
              <w:numPr>
                <w:ilvl w:val="0"/>
                <w:numId w:val="1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proofErr w:type="gramStart"/>
            <w:r w:rsidRPr="00CE613E">
              <w:rPr>
                <w:rFonts w:ascii="宋体" w:eastAsia="宋体" w:hAnsi="宋体" w:cs="宋体"/>
                <w:color w:val="000000"/>
                <w:szCs w:val="18"/>
              </w:rPr>
              <w:t>氟血浓度</w:t>
            </w:r>
            <w:proofErr w:type="gramEnd"/>
            <w:r w:rsidRPr="00CE613E">
              <w:rPr>
                <w:rFonts w:ascii="宋体" w:eastAsia="宋体" w:hAnsi="宋体" w:cs="宋体"/>
                <w:color w:val="000000"/>
                <w:szCs w:val="18"/>
              </w:rPr>
              <w:t>低，</w:t>
            </w:r>
            <w:r w:rsidR="000E3BEF"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对幼儿身体安全无害</w:t>
            </w:r>
            <w:r w:rsidR="000C7A3F"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  <w:p w14:paraId="600379ED" w14:textId="79D69526" w:rsidR="000C7A3F" w:rsidRPr="00CE613E" w:rsidRDefault="000C7A3F" w:rsidP="001F6F2A">
            <w:pPr>
              <w:pStyle w:val="a5"/>
              <w:numPr>
                <w:ilvl w:val="0"/>
                <w:numId w:val="1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使用方便快捷，固化速度快。</w:t>
            </w:r>
          </w:p>
        </w:tc>
      </w:tr>
      <w:tr w:rsidR="000E3BEF" w14:paraId="64F24F7B" w14:textId="77777777" w:rsidTr="00CE613E">
        <w:tblPrEx>
          <w:tblLook w:val="0000" w:firstRow="0" w:lastRow="0" w:firstColumn="0" w:lastColumn="0" w:noHBand="0" w:noVBand="0"/>
        </w:tblPrEx>
        <w:trPr>
          <w:trHeight w:val="2858"/>
        </w:trPr>
        <w:tc>
          <w:tcPr>
            <w:tcW w:w="230" w:type="pct"/>
            <w:shd w:val="clear" w:color="auto" w:fill="auto"/>
            <w:vAlign w:val="center"/>
          </w:tcPr>
          <w:p w14:paraId="649107FE" w14:textId="77777777" w:rsidR="000E3BEF" w:rsidRPr="00950ED9" w:rsidRDefault="000E3BEF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5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2AEC9A21" w14:textId="77777777" w:rsidR="000E3BEF" w:rsidRPr="00950ED9" w:rsidRDefault="000E3BEF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高速气涡轮手机</w:t>
            </w:r>
          </w:p>
        </w:tc>
        <w:tc>
          <w:tcPr>
            <w:tcW w:w="1039" w:type="pct"/>
            <w:gridSpan w:val="2"/>
            <w:shd w:val="clear" w:color="auto" w:fill="auto"/>
            <w:vAlign w:val="center"/>
          </w:tcPr>
          <w:p w14:paraId="51E1B9B5" w14:textId="1E436EAB" w:rsidR="000E3BEF" w:rsidRDefault="00DD770F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/</w:t>
            </w:r>
          </w:p>
        </w:tc>
        <w:tc>
          <w:tcPr>
            <w:tcW w:w="3025" w:type="pct"/>
            <w:shd w:val="clear" w:color="auto" w:fill="auto"/>
            <w:vAlign w:val="center"/>
          </w:tcPr>
          <w:p w14:paraId="35A03452" w14:textId="7A8C31F7" w:rsidR="000C7A3F" w:rsidRPr="00CE613E" w:rsidRDefault="000C7A3F" w:rsidP="008E65C0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CE613E">
              <w:rPr>
                <w:rFonts w:ascii="宋体" w:eastAsia="宋体" w:hAnsi="宋体" w:cs="宋体"/>
                <w:color w:val="000000"/>
                <w:szCs w:val="18"/>
              </w:rPr>
              <w:t>由机头、机体、连接部、连接器组成。对齿科用钻针、扩孔钻等旋转器具实现驱动。</w:t>
            </w:r>
          </w:p>
          <w:p w14:paraId="6F65C684" w14:textId="04CE2875" w:rsidR="000C7A3F" w:rsidRPr="00CE613E" w:rsidRDefault="00C54A0C" w:rsidP="008E65C0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Verdana" w:hAnsi="Verdana"/>
                <w:color w:val="666666"/>
                <w:szCs w:val="21"/>
                <w:shd w:val="clear" w:color="auto" w:fill="FFFFFF"/>
              </w:rPr>
            </w:pPr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不锈钢机身，</w:t>
            </w: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迷你机头</w:t>
            </w:r>
            <w:r w:rsidR="00017459"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，操作视野较大</w:t>
            </w:r>
            <w:r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。有</w:t>
            </w:r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卫生机头系统。按压</w:t>
            </w:r>
            <w:proofErr w:type="gramStart"/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式车针装载</w:t>
            </w:r>
            <w:proofErr w:type="gramEnd"/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  <w:p w14:paraId="7C3A5596" w14:textId="7C7FB49B" w:rsidR="000E3BEF" w:rsidRPr="004B226B" w:rsidRDefault="000E3BEF" w:rsidP="004B226B">
            <w:pPr>
              <w:pStyle w:val="a5"/>
              <w:numPr>
                <w:ilvl w:val="0"/>
                <w:numId w:val="13"/>
              </w:numPr>
              <w:ind w:firstLineChars="0"/>
            </w:pPr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高转矩、低噪音</w:t>
            </w:r>
            <w:r w:rsidR="000C7A3F"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，</w:t>
            </w:r>
            <w:r w:rsidRPr="00CE613E">
              <w:rPr>
                <w:rFonts w:ascii="宋体" w:eastAsia="宋体" w:hAnsi="宋体" w:cs="宋体" w:hint="eastAsia"/>
                <w:color w:val="000000"/>
                <w:szCs w:val="18"/>
              </w:rPr>
              <w:t>喷雾稳定。</w:t>
            </w:r>
            <w:r w:rsidRPr="000C7A3F">
              <w:rPr>
                <w:rFonts w:hint="eastAsia"/>
              </w:rPr>
              <w:t>内部设计不易寄存污垢、经久耐用、可反复耐高温高压消毒。</w:t>
            </w:r>
          </w:p>
        </w:tc>
      </w:tr>
      <w:tr w:rsidR="000E3BEF" w14:paraId="53904E53" w14:textId="77777777" w:rsidTr="00950ED9">
        <w:tblPrEx>
          <w:tblLook w:val="0000" w:firstRow="0" w:lastRow="0" w:firstColumn="0" w:lastColumn="0" w:noHBand="0" w:noVBand="0"/>
        </w:tblPrEx>
        <w:trPr>
          <w:trHeight w:val="2835"/>
        </w:trPr>
        <w:tc>
          <w:tcPr>
            <w:tcW w:w="230" w:type="pct"/>
            <w:shd w:val="clear" w:color="auto" w:fill="auto"/>
            <w:vAlign w:val="center"/>
          </w:tcPr>
          <w:p w14:paraId="3EE0026B" w14:textId="77777777" w:rsidR="000E3BEF" w:rsidRPr="00950ED9" w:rsidRDefault="000E3BEF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6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32C98974" w14:textId="77777777" w:rsidR="000E3BEF" w:rsidRPr="00950ED9" w:rsidRDefault="000E3BEF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计算机控制麻醉系统</w:t>
            </w:r>
            <w:proofErr w:type="gramStart"/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用带针手柄</w:t>
            </w:r>
            <w:proofErr w:type="gramEnd"/>
          </w:p>
        </w:tc>
        <w:tc>
          <w:tcPr>
            <w:tcW w:w="1039" w:type="pct"/>
            <w:gridSpan w:val="2"/>
            <w:shd w:val="clear" w:color="auto" w:fill="auto"/>
            <w:vAlign w:val="center"/>
          </w:tcPr>
          <w:p w14:paraId="78AB0506" w14:textId="1BF94FD2" w:rsidR="000E3BEF" w:rsidRPr="00950ED9" w:rsidRDefault="00DD770F" w:rsidP="002950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/</w:t>
            </w:r>
          </w:p>
        </w:tc>
        <w:tc>
          <w:tcPr>
            <w:tcW w:w="3025" w:type="pct"/>
            <w:shd w:val="clear" w:color="auto" w:fill="auto"/>
            <w:vAlign w:val="center"/>
          </w:tcPr>
          <w:p w14:paraId="53ECA7DF" w14:textId="77777777" w:rsidR="000E3BEF" w:rsidRDefault="000E3BEF" w:rsidP="00295016">
            <w:pPr>
              <w:pStyle w:val="a5"/>
              <w:numPr>
                <w:ilvl w:val="0"/>
                <w:numId w:val="8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由麻醉剂药筒、导管和手持柄及针构成。导管为聚氯乙烯，手持柄、麻醉剂药筒为聚丙烯，针为不锈钢。</w:t>
            </w:r>
          </w:p>
          <w:p w14:paraId="24CFEB4B" w14:textId="72D20CCD" w:rsidR="00C54A0C" w:rsidRPr="00950ED9" w:rsidRDefault="00C54A0C" w:rsidP="00295016">
            <w:pPr>
              <w:pStyle w:val="a5"/>
              <w:numPr>
                <w:ilvl w:val="0"/>
                <w:numId w:val="8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针</w:t>
            </w:r>
            <w:r w:rsidR="00017459">
              <w:rPr>
                <w:rFonts w:ascii="宋体" w:eastAsia="宋体" w:hAnsi="宋体" w:cs="宋体" w:hint="eastAsia"/>
                <w:color w:val="000000"/>
                <w:szCs w:val="18"/>
              </w:rPr>
              <w:t>头规格：</w:t>
            </w:r>
            <w:r w:rsidR="008E65C0" w:rsidRPr="008E65C0">
              <w:rPr>
                <w:rFonts w:ascii="宋体" w:eastAsia="宋体" w:hAnsi="宋体" w:cs="宋体" w:hint="eastAsia"/>
                <w:color w:val="000000"/>
                <w:szCs w:val="18"/>
              </w:rPr>
              <w:t>30</w:t>
            </w:r>
            <w:r w:rsidR="00017459" w:rsidRPr="008E65C0">
              <w:rPr>
                <w:rFonts w:ascii="宋体" w:eastAsia="宋体" w:hAnsi="宋体" w:cs="宋体"/>
                <w:color w:val="000000"/>
                <w:szCs w:val="18"/>
              </w:rPr>
              <w:t>G</w:t>
            </w:r>
          </w:p>
          <w:p w14:paraId="38F0F70B" w14:textId="77777777" w:rsidR="000E3BEF" w:rsidRPr="00950ED9" w:rsidRDefault="000E3BEF" w:rsidP="00295016">
            <w:pPr>
              <w:pStyle w:val="a5"/>
              <w:numPr>
                <w:ilvl w:val="0"/>
                <w:numId w:val="8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用于牙科应用中局部麻醉</w:t>
            </w:r>
            <w:r w:rsidRPr="00950ED9">
              <w:rPr>
                <w:rFonts w:ascii="宋体" w:eastAsia="宋体" w:hAnsi="宋体" w:cs="宋体"/>
                <w:color w:val="000000"/>
                <w:szCs w:val="18"/>
              </w:rPr>
              <w:t>。</w:t>
            </w: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一次性使用。</w:t>
            </w:r>
          </w:p>
          <w:p w14:paraId="0F424375" w14:textId="77777777" w:rsidR="000E3BEF" w:rsidRPr="00950ED9" w:rsidRDefault="000E3BEF" w:rsidP="00295016">
            <w:pPr>
              <w:pStyle w:val="a5"/>
              <w:numPr>
                <w:ilvl w:val="0"/>
                <w:numId w:val="8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 w:rsidRPr="00950ED9">
              <w:rPr>
                <w:rFonts w:ascii="宋体" w:eastAsia="宋体" w:hAnsi="宋体" w:cs="宋体" w:hint="eastAsia"/>
                <w:color w:val="000000"/>
                <w:szCs w:val="18"/>
              </w:rPr>
              <w:t>无菌包装。</w:t>
            </w:r>
          </w:p>
          <w:p w14:paraId="7C22868A" w14:textId="77777777" w:rsidR="000E3BEF" w:rsidRPr="00950ED9" w:rsidRDefault="000E3BEF" w:rsidP="00295016">
            <w:pPr>
              <w:pStyle w:val="a5"/>
              <w:ind w:left="360" w:firstLineChars="0" w:firstLine="0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6D5480" w14:paraId="4C514587" w14:textId="77777777" w:rsidTr="006D5480">
        <w:tblPrEx>
          <w:tblLook w:val="0000" w:firstRow="0" w:lastRow="0" w:firstColumn="0" w:lastColumn="0" w:noHBand="0" w:noVBand="0"/>
        </w:tblPrEx>
        <w:trPr>
          <w:trHeight w:val="4065"/>
        </w:trPr>
        <w:tc>
          <w:tcPr>
            <w:tcW w:w="230" w:type="pct"/>
            <w:shd w:val="clear" w:color="auto" w:fill="auto"/>
            <w:vAlign w:val="center"/>
          </w:tcPr>
          <w:p w14:paraId="55E981FD" w14:textId="64E5376A" w:rsidR="006D5480" w:rsidRPr="00950ED9" w:rsidRDefault="006D5480" w:rsidP="006D5480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7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7A2C9BFD" w14:textId="41A30D27" w:rsidR="006D5480" w:rsidRPr="00950ED9" w:rsidRDefault="006D5480" w:rsidP="006D5480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齿科藻酸盐印模材料</w:t>
            </w:r>
          </w:p>
        </w:tc>
        <w:tc>
          <w:tcPr>
            <w:tcW w:w="1039" w:type="pct"/>
            <w:gridSpan w:val="2"/>
            <w:shd w:val="clear" w:color="auto" w:fill="auto"/>
            <w:vAlign w:val="center"/>
          </w:tcPr>
          <w:p w14:paraId="1C692F99" w14:textId="273C6DC8" w:rsidR="006D5480" w:rsidRPr="00950ED9" w:rsidRDefault="006D5480" w:rsidP="006D5480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普通凝固型</w:t>
            </w:r>
          </w:p>
        </w:tc>
        <w:tc>
          <w:tcPr>
            <w:tcW w:w="3025" w:type="pct"/>
            <w:shd w:val="clear" w:color="auto" w:fill="auto"/>
            <w:vAlign w:val="center"/>
          </w:tcPr>
          <w:p w14:paraId="0FF05967" w14:textId="4252AC57" w:rsidR="006D5480" w:rsidRPr="004A3D0B" w:rsidRDefault="006D5480" w:rsidP="006D5480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4A3D0B">
              <w:rPr>
                <w:rFonts w:ascii="宋体" w:eastAsia="宋体" w:hAnsi="宋体" w:cs="宋体" w:hint="eastAsia"/>
                <w:color w:val="000000"/>
                <w:szCs w:val="18"/>
              </w:rPr>
              <w:t>以藻酸</w:t>
            </w:r>
            <w:proofErr w:type="gramEnd"/>
            <w:r w:rsidRPr="004A3D0B">
              <w:rPr>
                <w:rFonts w:ascii="宋体" w:eastAsia="宋体" w:hAnsi="宋体" w:cs="宋体" w:hint="eastAsia"/>
                <w:color w:val="000000"/>
                <w:szCs w:val="18"/>
              </w:rPr>
              <w:t>盐为凝胶的齿科印模材料</w:t>
            </w:r>
            <w:r w:rsidR="004A3D0B"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  <w:r w:rsidRPr="004A3D0B">
              <w:rPr>
                <w:rFonts w:ascii="宋体" w:eastAsia="宋体" w:hAnsi="宋体" w:cs="宋体" w:hint="eastAsia"/>
                <w:color w:val="000000"/>
                <w:szCs w:val="18"/>
              </w:rPr>
              <w:t>用于取制牙齿和口腔组织印模</w:t>
            </w:r>
          </w:p>
          <w:p w14:paraId="12A27A25" w14:textId="77777777" w:rsidR="006D5480" w:rsidRPr="006D5480" w:rsidRDefault="006D5480" w:rsidP="006D5480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5480">
              <w:rPr>
                <w:rFonts w:ascii="宋体" w:eastAsia="宋体" w:hAnsi="宋体" w:cs="宋体" w:hint="eastAsia"/>
                <w:color w:val="000000"/>
                <w:szCs w:val="18"/>
              </w:rPr>
              <w:t>粉末应均匀无杂质，调和后的材料应是均匀、不结团、不成粒、且表面光滑、能够形成光滑的可塑体。印模材料应能与石膏产品，形成光滑的表面且易分开，在其印模上浇铸所形成的石膏模型上，应能复制出不间断的50um线。</w:t>
            </w:r>
          </w:p>
          <w:p w14:paraId="0A53CFA3" w14:textId="7E3499FB" w:rsidR="006D5480" w:rsidRPr="006D5480" w:rsidRDefault="006D5480" w:rsidP="006D5480">
            <w:pPr>
              <w:pStyle w:val="a5"/>
              <w:numPr>
                <w:ilvl w:val="0"/>
                <w:numId w:val="14"/>
              </w:numPr>
              <w:ind w:firstLineChars="0"/>
              <w:rPr>
                <w:rFonts w:ascii="宋体" w:eastAsia="宋体" w:hAnsi="宋体" w:cs="宋体"/>
                <w:color w:val="000000"/>
                <w:szCs w:val="18"/>
              </w:rPr>
            </w:pPr>
            <w:r w:rsidRPr="006D5480">
              <w:rPr>
                <w:rFonts w:ascii="宋体" w:eastAsia="宋体" w:hAnsi="宋体" w:cs="宋体" w:hint="eastAsia"/>
                <w:color w:val="000000"/>
                <w:szCs w:val="18"/>
              </w:rPr>
              <w:t>产品无安全危害，使用前无需灭菌或消毒，须有3-5分钟的调和时间和操作时间。</w:t>
            </w:r>
          </w:p>
        </w:tc>
      </w:tr>
    </w:tbl>
    <w:p w14:paraId="2C4F27EB" w14:textId="23450601" w:rsidR="000E3BEF" w:rsidRPr="000E3BEF" w:rsidRDefault="000E3BEF" w:rsidP="004107D8">
      <w:pPr>
        <w:jc w:val="center"/>
      </w:pPr>
    </w:p>
    <w:sectPr w:rsidR="000E3BEF" w:rsidRPr="000E3BEF" w:rsidSect="00CC2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569AD" w14:textId="77777777" w:rsidR="00A061CA" w:rsidRDefault="00A061CA" w:rsidP="006A5565">
      <w:r>
        <w:separator/>
      </w:r>
    </w:p>
  </w:endnote>
  <w:endnote w:type="continuationSeparator" w:id="0">
    <w:p w14:paraId="5A921F8E" w14:textId="77777777" w:rsidR="00A061CA" w:rsidRDefault="00A061CA" w:rsidP="006A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4FBBD" w14:textId="77777777" w:rsidR="00A061CA" w:rsidRDefault="00A061CA" w:rsidP="006A5565">
      <w:r>
        <w:separator/>
      </w:r>
    </w:p>
  </w:footnote>
  <w:footnote w:type="continuationSeparator" w:id="0">
    <w:p w14:paraId="77AA77E4" w14:textId="77777777" w:rsidR="00A061CA" w:rsidRDefault="00A061CA" w:rsidP="006A5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329B"/>
    <w:multiLevelType w:val="hybridMultilevel"/>
    <w:tmpl w:val="12D61350"/>
    <w:lvl w:ilvl="0" w:tplc="25FE07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221AE9"/>
    <w:multiLevelType w:val="hybridMultilevel"/>
    <w:tmpl w:val="FBBACC58"/>
    <w:lvl w:ilvl="0" w:tplc="80D014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C53042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467AB2"/>
    <w:multiLevelType w:val="hybridMultilevel"/>
    <w:tmpl w:val="DBA4A5B8"/>
    <w:lvl w:ilvl="0" w:tplc="EC52B7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DD15E6"/>
    <w:multiLevelType w:val="hybridMultilevel"/>
    <w:tmpl w:val="CFBAC51A"/>
    <w:lvl w:ilvl="0" w:tplc="7D9429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8A81E08"/>
    <w:multiLevelType w:val="hybridMultilevel"/>
    <w:tmpl w:val="B0648456"/>
    <w:lvl w:ilvl="0" w:tplc="80D014A4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46070E"/>
    <w:multiLevelType w:val="hybridMultilevel"/>
    <w:tmpl w:val="583E9AA6"/>
    <w:lvl w:ilvl="0" w:tplc="CD78F4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A302308"/>
    <w:multiLevelType w:val="hybridMultilevel"/>
    <w:tmpl w:val="67464524"/>
    <w:lvl w:ilvl="0" w:tplc="80D014A4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CCD5D2B"/>
    <w:multiLevelType w:val="hybridMultilevel"/>
    <w:tmpl w:val="2FF41A4A"/>
    <w:lvl w:ilvl="0" w:tplc="9C6665B4">
      <w:start w:val="1"/>
      <w:numFmt w:val="decimal"/>
      <w:lvlText w:val="%1、"/>
      <w:lvlJc w:val="left"/>
      <w:pPr>
        <w:ind w:left="720" w:hanging="360"/>
      </w:pPr>
      <w:rPr>
        <w:rFonts w:ascii="宋体" w:eastAsia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2FEE769E"/>
    <w:multiLevelType w:val="hybridMultilevel"/>
    <w:tmpl w:val="B78E5618"/>
    <w:lvl w:ilvl="0" w:tplc="80D014A4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6DD6B8D"/>
    <w:multiLevelType w:val="hybridMultilevel"/>
    <w:tmpl w:val="E3722844"/>
    <w:lvl w:ilvl="0" w:tplc="49FCAF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A5A544D"/>
    <w:multiLevelType w:val="hybridMultilevel"/>
    <w:tmpl w:val="CBFE48A0"/>
    <w:lvl w:ilvl="0" w:tplc="80D014A4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5046093"/>
    <w:multiLevelType w:val="hybridMultilevel"/>
    <w:tmpl w:val="8B0CCCF8"/>
    <w:lvl w:ilvl="0" w:tplc="B8B6B0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C62007E"/>
    <w:multiLevelType w:val="hybridMultilevel"/>
    <w:tmpl w:val="442CD544"/>
    <w:lvl w:ilvl="0" w:tplc="4612AE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3C87672"/>
    <w:multiLevelType w:val="hybridMultilevel"/>
    <w:tmpl w:val="2A06AB52"/>
    <w:lvl w:ilvl="0" w:tplc="3118C92C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cstheme="minorBidi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2"/>
  </w:num>
  <w:num w:numId="5">
    <w:abstractNumId w:val="1"/>
  </w:num>
  <w:num w:numId="6">
    <w:abstractNumId w:val="12"/>
  </w:num>
  <w:num w:numId="7">
    <w:abstractNumId w:val="5"/>
  </w:num>
  <w:num w:numId="8">
    <w:abstractNumId w:val="13"/>
  </w:num>
  <w:num w:numId="9">
    <w:abstractNumId w:val="0"/>
  </w:num>
  <w:num w:numId="10">
    <w:abstractNumId w:val="7"/>
  </w:num>
  <w:num w:numId="11">
    <w:abstractNumId w:val="10"/>
  </w:num>
  <w:num w:numId="12">
    <w:abstractNumId w:val="6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565"/>
    <w:rsid w:val="00003539"/>
    <w:rsid w:val="000124C2"/>
    <w:rsid w:val="00017459"/>
    <w:rsid w:val="00020FB1"/>
    <w:rsid w:val="000A3ABA"/>
    <w:rsid w:val="000A7BD6"/>
    <w:rsid w:val="000C7A3F"/>
    <w:rsid w:val="000E3BEF"/>
    <w:rsid w:val="000F48D1"/>
    <w:rsid w:val="000F67C7"/>
    <w:rsid w:val="00105589"/>
    <w:rsid w:val="001807B0"/>
    <w:rsid w:val="00183AE5"/>
    <w:rsid w:val="0019164D"/>
    <w:rsid w:val="001A17F7"/>
    <w:rsid w:val="001A5BC5"/>
    <w:rsid w:val="001B2168"/>
    <w:rsid w:val="001B338B"/>
    <w:rsid w:val="001C3BE4"/>
    <w:rsid w:val="001D3586"/>
    <w:rsid w:val="001E47D9"/>
    <w:rsid w:val="001F6C56"/>
    <w:rsid w:val="001F6F2A"/>
    <w:rsid w:val="00203218"/>
    <w:rsid w:val="00253193"/>
    <w:rsid w:val="00256562"/>
    <w:rsid w:val="0026186E"/>
    <w:rsid w:val="00284C8F"/>
    <w:rsid w:val="00293092"/>
    <w:rsid w:val="00293F43"/>
    <w:rsid w:val="002B3604"/>
    <w:rsid w:val="002B79F9"/>
    <w:rsid w:val="002C061E"/>
    <w:rsid w:val="002C3BBD"/>
    <w:rsid w:val="002D4E34"/>
    <w:rsid w:val="002D58CC"/>
    <w:rsid w:val="002F2556"/>
    <w:rsid w:val="002F3C53"/>
    <w:rsid w:val="003171D7"/>
    <w:rsid w:val="003302ED"/>
    <w:rsid w:val="003349F1"/>
    <w:rsid w:val="00344F9C"/>
    <w:rsid w:val="0034533F"/>
    <w:rsid w:val="00353C53"/>
    <w:rsid w:val="00370A1C"/>
    <w:rsid w:val="00384FCE"/>
    <w:rsid w:val="00397CD9"/>
    <w:rsid w:val="003A09CF"/>
    <w:rsid w:val="003A2446"/>
    <w:rsid w:val="003D0E29"/>
    <w:rsid w:val="003F32E3"/>
    <w:rsid w:val="004107D8"/>
    <w:rsid w:val="0045335C"/>
    <w:rsid w:val="00473785"/>
    <w:rsid w:val="00473ABE"/>
    <w:rsid w:val="00476C96"/>
    <w:rsid w:val="004A3D0B"/>
    <w:rsid w:val="004A513B"/>
    <w:rsid w:val="004A6CCF"/>
    <w:rsid w:val="004B226B"/>
    <w:rsid w:val="004D464E"/>
    <w:rsid w:val="004E5AAA"/>
    <w:rsid w:val="004F5267"/>
    <w:rsid w:val="004F5B52"/>
    <w:rsid w:val="0050789C"/>
    <w:rsid w:val="005123B1"/>
    <w:rsid w:val="00551810"/>
    <w:rsid w:val="005567BD"/>
    <w:rsid w:val="00556A31"/>
    <w:rsid w:val="00571C1E"/>
    <w:rsid w:val="0057599B"/>
    <w:rsid w:val="005773B5"/>
    <w:rsid w:val="005800EE"/>
    <w:rsid w:val="005A7B2D"/>
    <w:rsid w:val="005B3E61"/>
    <w:rsid w:val="005B6BB7"/>
    <w:rsid w:val="005C669C"/>
    <w:rsid w:val="005F0E2E"/>
    <w:rsid w:val="005F3BE5"/>
    <w:rsid w:val="00600E79"/>
    <w:rsid w:val="00603E67"/>
    <w:rsid w:val="00603FD2"/>
    <w:rsid w:val="00605B86"/>
    <w:rsid w:val="00606D08"/>
    <w:rsid w:val="00616D11"/>
    <w:rsid w:val="006254F7"/>
    <w:rsid w:val="006370AC"/>
    <w:rsid w:val="0064264A"/>
    <w:rsid w:val="0065545A"/>
    <w:rsid w:val="0066039D"/>
    <w:rsid w:val="00676EDD"/>
    <w:rsid w:val="00686F77"/>
    <w:rsid w:val="006A5565"/>
    <w:rsid w:val="006C7D7E"/>
    <w:rsid w:val="006D0EA4"/>
    <w:rsid w:val="006D5480"/>
    <w:rsid w:val="006D5AF0"/>
    <w:rsid w:val="006E7EFF"/>
    <w:rsid w:val="006F0AAF"/>
    <w:rsid w:val="00704D4B"/>
    <w:rsid w:val="00705EFA"/>
    <w:rsid w:val="007254B6"/>
    <w:rsid w:val="00734E1D"/>
    <w:rsid w:val="00747507"/>
    <w:rsid w:val="00747620"/>
    <w:rsid w:val="00750384"/>
    <w:rsid w:val="0075369C"/>
    <w:rsid w:val="00775A36"/>
    <w:rsid w:val="00794B87"/>
    <w:rsid w:val="00796D72"/>
    <w:rsid w:val="007A519C"/>
    <w:rsid w:val="007A7AF9"/>
    <w:rsid w:val="007F28D0"/>
    <w:rsid w:val="007F5FDE"/>
    <w:rsid w:val="00812ED1"/>
    <w:rsid w:val="0083577A"/>
    <w:rsid w:val="00854571"/>
    <w:rsid w:val="00856380"/>
    <w:rsid w:val="008608A8"/>
    <w:rsid w:val="00882590"/>
    <w:rsid w:val="008A4027"/>
    <w:rsid w:val="008B69D6"/>
    <w:rsid w:val="008D6F81"/>
    <w:rsid w:val="008E2148"/>
    <w:rsid w:val="008E32C7"/>
    <w:rsid w:val="008E65C0"/>
    <w:rsid w:val="008F1B69"/>
    <w:rsid w:val="00904546"/>
    <w:rsid w:val="009157F2"/>
    <w:rsid w:val="009407CD"/>
    <w:rsid w:val="00946233"/>
    <w:rsid w:val="00950ED9"/>
    <w:rsid w:val="009777E8"/>
    <w:rsid w:val="009779B1"/>
    <w:rsid w:val="009B4BEF"/>
    <w:rsid w:val="009C3814"/>
    <w:rsid w:val="00A061CA"/>
    <w:rsid w:val="00A643E2"/>
    <w:rsid w:val="00A871F3"/>
    <w:rsid w:val="00A902D4"/>
    <w:rsid w:val="00AB085B"/>
    <w:rsid w:val="00AC6378"/>
    <w:rsid w:val="00AE321F"/>
    <w:rsid w:val="00AE5D35"/>
    <w:rsid w:val="00AF6C4B"/>
    <w:rsid w:val="00B32E6B"/>
    <w:rsid w:val="00B4436D"/>
    <w:rsid w:val="00B45019"/>
    <w:rsid w:val="00B51A2A"/>
    <w:rsid w:val="00B5719F"/>
    <w:rsid w:val="00B816A3"/>
    <w:rsid w:val="00B819AB"/>
    <w:rsid w:val="00B90294"/>
    <w:rsid w:val="00BA172F"/>
    <w:rsid w:val="00BA1A49"/>
    <w:rsid w:val="00BC2532"/>
    <w:rsid w:val="00BE31E1"/>
    <w:rsid w:val="00BF1264"/>
    <w:rsid w:val="00C00344"/>
    <w:rsid w:val="00C04FD2"/>
    <w:rsid w:val="00C10994"/>
    <w:rsid w:val="00C413A7"/>
    <w:rsid w:val="00C54A0C"/>
    <w:rsid w:val="00C9027D"/>
    <w:rsid w:val="00CB468C"/>
    <w:rsid w:val="00CB46F5"/>
    <w:rsid w:val="00CC2D54"/>
    <w:rsid w:val="00CD0EAA"/>
    <w:rsid w:val="00CE613E"/>
    <w:rsid w:val="00CE6C5F"/>
    <w:rsid w:val="00CF4698"/>
    <w:rsid w:val="00D0051D"/>
    <w:rsid w:val="00D50618"/>
    <w:rsid w:val="00D55A2A"/>
    <w:rsid w:val="00DA0C11"/>
    <w:rsid w:val="00DC7046"/>
    <w:rsid w:val="00DD770F"/>
    <w:rsid w:val="00DF7654"/>
    <w:rsid w:val="00E06941"/>
    <w:rsid w:val="00E12C2B"/>
    <w:rsid w:val="00E214F2"/>
    <w:rsid w:val="00E359E4"/>
    <w:rsid w:val="00E52718"/>
    <w:rsid w:val="00E6292F"/>
    <w:rsid w:val="00E85402"/>
    <w:rsid w:val="00E93054"/>
    <w:rsid w:val="00E944F3"/>
    <w:rsid w:val="00EA4AA9"/>
    <w:rsid w:val="00ED7178"/>
    <w:rsid w:val="00ED71F0"/>
    <w:rsid w:val="00EF21D7"/>
    <w:rsid w:val="00F17758"/>
    <w:rsid w:val="00F2008C"/>
    <w:rsid w:val="00F335A4"/>
    <w:rsid w:val="00F357F9"/>
    <w:rsid w:val="00F36763"/>
    <w:rsid w:val="00F5347C"/>
    <w:rsid w:val="00F61FD5"/>
    <w:rsid w:val="00F67ABF"/>
    <w:rsid w:val="00F74E98"/>
    <w:rsid w:val="00F9534A"/>
    <w:rsid w:val="00FA6E2C"/>
    <w:rsid w:val="00FA78D9"/>
    <w:rsid w:val="00FA7CD3"/>
    <w:rsid w:val="00FB3A85"/>
    <w:rsid w:val="00FB60C6"/>
    <w:rsid w:val="00FC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9A3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50ED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0E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50ED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0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D5B27-D580-438C-95CE-118B3829F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161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6</cp:revision>
  <cp:lastPrinted>2021-09-20T02:53:00Z</cp:lastPrinted>
  <dcterms:created xsi:type="dcterms:W3CDTF">2022-03-25T07:57:00Z</dcterms:created>
  <dcterms:modified xsi:type="dcterms:W3CDTF">2022-03-28T02:21:00Z</dcterms:modified>
</cp:coreProperties>
</file>